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9FC8" w14:textId="77777777" w:rsidR="000C3EA5" w:rsidRPr="008C508D" w:rsidRDefault="000C3EA5" w:rsidP="00B0455F">
      <w:pPr>
        <w:rPr>
          <w:rFonts w:cs="Arial"/>
          <w:sz w:val="22"/>
          <w:szCs w:val="22"/>
        </w:rPr>
      </w:pPr>
    </w:p>
    <w:p w14:paraId="614884C9" w14:textId="77777777" w:rsidR="00B0455F" w:rsidRPr="008C508D" w:rsidRDefault="00B0455F" w:rsidP="00B0455F">
      <w:pPr>
        <w:rPr>
          <w:rFonts w:cs="Arial"/>
          <w:sz w:val="22"/>
          <w:szCs w:val="22"/>
        </w:rPr>
      </w:pPr>
    </w:p>
    <w:p w14:paraId="361AF7A6" w14:textId="17CB5A3B" w:rsidR="00B0455F" w:rsidRPr="008C508D" w:rsidRDefault="00B0455F" w:rsidP="00B0455F">
      <w:pPr>
        <w:rPr>
          <w:rFonts w:cs="Arial"/>
          <w:sz w:val="22"/>
          <w:szCs w:val="22"/>
        </w:rPr>
      </w:pPr>
    </w:p>
    <w:p w14:paraId="6F514D9E" w14:textId="77777777" w:rsidR="0089277C" w:rsidRPr="008C508D" w:rsidRDefault="0089277C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C508D" w14:paraId="5200D918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72F9" w14:textId="2DD6F029" w:rsidR="00D0162B" w:rsidRPr="008C508D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</w:t>
            </w:r>
          </w:p>
          <w:p w14:paraId="3D9681DD" w14:textId="32037306" w:rsidR="00B0455F" w:rsidRPr="008C508D" w:rsidRDefault="00D0162B" w:rsidP="005023A5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 </w:t>
            </w:r>
            <w:r w:rsidR="009E5509"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</w:t>
            </w:r>
            <w:r w:rsidR="005C2794"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nwendungen zum kollaborativen Schreiben wie </w:t>
            </w:r>
            <w:proofErr w:type="spellStart"/>
            <w:r w:rsidR="005C2794"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Zumpad</w:t>
            </w:r>
            <w:proofErr w:type="spellEnd"/>
            <w:r w:rsidR="005C2794"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oder </w:t>
            </w:r>
            <w:proofErr w:type="spellStart"/>
            <w:r w:rsidR="005C2794"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Etherpad</w:t>
            </w:r>
            <w:proofErr w:type="spellEnd"/>
            <w:r w:rsidR="007B1042" w:rsidRPr="008C508D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Arbeitsblätter</w:t>
            </w:r>
          </w:p>
        </w:tc>
      </w:tr>
      <w:tr w:rsidR="00B0455F" w:rsidRPr="008C508D" w14:paraId="4D486F34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5772" w14:textId="77777777" w:rsidR="00B0455F" w:rsidRPr="008C508D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C508D" w14:paraId="0FFDA0A3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FFF8" w14:textId="77777777" w:rsidR="00B0455F" w:rsidRPr="008C508D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C460" w14:textId="77777777" w:rsidR="00B0455F" w:rsidRPr="008C508D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9DAB" w14:textId="77777777" w:rsidR="00B0455F" w:rsidRPr="008C508D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C508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C508D" w14:paraId="19BBA30F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35D4" w14:textId="5421B446" w:rsidR="00B0455F" w:rsidRPr="008C508D" w:rsidRDefault="007B1042" w:rsidP="00260E1B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0DBC2B" wp14:editId="1A373435">
                  <wp:extent cx="567238" cy="590550"/>
                  <wp:effectExtent l="0" t="0" r="4445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568" cy="59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5CED" w14:textId="177C7A12" w:rsidR="009E5509" w:rsidRPr="008C508D" w:rsidRDefault="009E5509" w:rsidP="009E5509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 xml:space="preserve">Die Lehrkraft </w:t>
            </w:r>
            <w:r w:rsidR="005C2794" w:rsidRPr="008C508D">
              <w:rPr>
                <w:rFonts w:cs="Arial"/>
                <w:sz w:val="22"/>
                <w:szCs w:val="22"/>
              </w:rPr>
              <w:t>stellt das heutige Setting vor, ein</w:t>
            </w:r>
            <w:r w:rsidR="009A2F43" w:rsidRPr="008C508D">
              <w:rPr>
                <w:rFonts w:cs="Arial"/>
                <w:sz w:val="22"/>
                <w:szCs w:val="22"/>
              </w:rPr>
              <w:t xml:space="preserve">e Kunstgalerie im lebhaften „Cathedral </w:t>
            </w:r>
            <w:proofErr w:type="spellStart"/>
            <w:r w:rsidR="009A2F43" w:rsidRPr="008C508D">
              <w:rPr>
                <w:rFonts w:cs="Arial"/>
                <w:sz w:val="22"/>
                <w:szCs w:val="22"/>
              </w:rPr>
              <w:t>Quarter</w:t>
            </w:r>
            <w:proofErr w:type="spellEnd"/>
            <w:r w:rsidR="009A2F43" w:rsidRPr="008C508D">
              <w:rPr>
                <w:rFonts w:cs="Arial"/>
                <w:sz w:val="22"/>
                <w:szCs w:val="22"/>
              </w:rPr>
              <w:t>“ von Belfast, in der eine Bilderausstellung über die Geschichte Irlands gezeigt wird.</w:t>
            </w:r>
          </w:p>
          <w:p w14:paraId="2BE3EF70" w14:textId="0760660A" w:rsidR="00DF5E36" w:rsidRPr="008C508D" w:rsidRDefault="00DF5E36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B5EA" w14:textId="05EB0D63" w:rsidR="007B5D89" w:rsidRPr="008C508D" w:rsidRDefault="009A2F43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C508D">
              <w:rPr>
                <w:rFonts w:ascii="Arial" w:hAnsi="Arial" w:cs="Arial"/>
                <w:sz w:val="22"/>
                <w:szCs w:val="22"/>
                <w:lang w:val="de-DE"/>
              </w:rPr>
              <w:t>Arbeitsblätter</w:t>
            </w:r>
          </w:p>
          <w:p w14:paraId="02A94E5B" w14:textId="2BDC390F" w:rsidR="00D04D4E" w:rsidRPr="008C508D" w:rsidRDefault="00D04D4E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0F10ECC" w14:textId="77777777" w:rsidR="00EB4A7D" w:rsidRPr="008C508D" w:rsidRDefault="00EB4A7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0035503" w14:textId="77777777" w:rsidR="00EB4A7D" w:rsidRPr="008C508D" w:rsidRDefault="00EB4A7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D668138" w14:textId="77777777" w:rsidR="00EB4A7D" w:rsidRPr="008C508D" w:rsidRDefault="00EB4A7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2655322" w14:textId="007805E8" w:rsidR="00EB4A7D" w:rsidRPr="008C508D" w:rsidRDefault="00EB4A7D" w:rsidP="009E550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2913" w14:textId="551D467B" w:rsidR="00B0455F" w:rsidRPr="008C508D" w:rsidRDefault="009A2F43" w:rsidP="00260E1B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2</w:t>
            </w:r>
            <w:r w:rsidR="002B4488" w:rsidRPr="008C508D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C508D" w14:paraId="557B8AA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322B" w14:textId="013106AA" w:rsidR="00B0455F" w:rsidRPr="008C508D" w:rsidRDefault="00887D66" w:rsidP="007D71D9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D94EA5" wp14:editId="3BAAF432">
                  <wp:extent cx="679355" cy="3600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3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AB89" w14:textId="0A0A6857" w:rsidR="0065265C" w:rsidRPr="008C508D" w:rsidRDefault="009A2F43" w:rsidP="00EB4A7D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 xml:space="preserve">Die Schüler erarbeiten in T-P-S eine Bildbeschreibung </w:t>
            </w:r>
            <w:r w:rsidR="00ED71AE">
              <w:rPr>
                <w:rFonts w:cs="Arial"/>
                <w:sz w:val="22"/>
                <w:szCs w:val="22"/>
              </w:rPr>
              <w:t xml:space="preserve">zu einem </w:t>
            </w:r>
            <w:proofErr w:type="spellStart"/>
            <w:r w:rsidR="00ED71AE">
              <w:rPr>
                <w:rFonts w:cs="Arial"/>
                <w:sz w:val="22"/>
                <w:szCs w:val="22"/>
              </w:rPr>
              <w:t>Photo</w:t>
            </w:r>
            <w:proofErr w:type="spellEnd"/>
            <w:r w:rsidR="00ED71AE">
              <w:rPr>
                <w:rFonts w:cs="Arial"/>
                <w:sz w:val="22"/>
                <w:szCs w:val="22"/>
              </w:rPr>
              <w:t xml:space="preserve"> von</w:t>
            </w:r>
            <w:r w:rsidRPr="008C508D">
              <w:rPr>
                <w:rFonts w:cs="Arial"/>
                <w:sz w:val="22"/>
                <w:szCs w:val="22"/>
              </w:rPr>
              <w:t xml:space="preserve"> Annie Moore und </w:t>
            </w:r>
            <w:r w:rsidR="00ED71AE">
              <w:rPr>
                <w:rFonts w:cs="Arial"/>
                <w:sz w:val="22"/>
                <w:szCs w:val="22"/>
              </w:rPr>
              <w:t xml:space="preserve">ihren </w:t>
            </w:r>
            <w:r w:rsidRPr="008C508D">
              <w:rPr>
                <w:rFonts w:cs="Arial"/>
                <w:sz w:val="22"/>
                <w:szCs w:val="22"/>
              </w:rPr>
              <w:t>Geschwistern.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24E7" w14:textId="77777777" w:rsidR="002F1667" w:rsidRPr="008C508D" w:rsidRDefault="009A2F43" w:rsidP="00890945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Arbeitsblätter</w:t>
            </w:r>
          </w:p>
          <w:p w14:paraId="08EC7A3E" w14:textId="290857D0" w:rsidR="009A2F43" w:rsidRPr="008C508D" w:rsidRDefault="009A2F43" w:rsidP="00890945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5D55" w14:textId="78EB8625" w:rsidR="00B0455F" w:rsidRPr="008C508D" w:rsidRDefault="00E40F72" w:rsidP="00260E1B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15</w:t>
            </w:r>
            <w:r w:rsidR="002B4488" w:rsidRPr="008C508D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89277C" w:rsidRPr="008C508D" w14:paraId="5B754A2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921E" w14:textId="45017A68" w:rsidR="0089277C" w:rsidRPr="008C508D" w:rsidRDefault="0089277C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1E5DA3E0" w14:textId="3A03CEC2" w:rsidR="007D71D9" w:rsidRPr="008C508D" w:rsidRDefault="00887D6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F1FAA57" wp14:editId="3478BF0E">
                  <wp:extent cx="527685" cy="549372"/>
                  <wp:effectExtent l="0" t="0" r="5715" b="317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999" cy="552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F876CA" w14:textId="5A597BFA" w:rsidR="007D71D9" w:rsidRPr="008C508D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3CC619D0" w14:textId="77777777" w:rsidR="007D71D9" w:rsidRPr="008C508D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16D4E83C" w14:textId="5602120F" w:rsidR="007D71D9" w:rsidRPr="008C508D" w:rsidRDefault="00887D6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87BB619" wp14:editId="0D88EBBE">
                  <wp:extent cx="678815" cy="534150"/>
                  <wp:effectExtent l="0" t="0" r="698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8" cy="537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C031" w14:textId="061631DB" w:rsidR="009A2F43" w:rsidRPr="008C508D" w:rsidRDefault="008345BE" w:rsidP="009E5509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Nun</w:t>
            </w:r>
            <w:r w:rsidR="009E5509" w:rsidRPr="008C508D">
              <w:rPr>
                <w:rFonts w:cs="Arial"/>
                <w:sz w:val="22"/>
                <w:szCs w:val="22"/>
              </w:rPr>
              <w:t xml:space="preserve"> e</w:t>
            </w:r>
            <w:r w:rsidRPr="008C508D">
              <w:rPr>
                <w:rFonts w:cs="Arial"/>
                <w:sz w:val="22"/>
                <w:szCs w:val="22"/>
              </w:rPr>
              <w:t>rläuter</w:t>
            </w:r>
            <w:r w:rsidR="009E5509" w:rsidRPr="008C508D">
              <w:rPr>
                <w:rFonts w:cs="Arial"/>
                <w:sz w:val="22"/>
                <w:szCs w:val="22"/>
              </w:rPr>
              <w:t xml:space="preserve">t die Lehrkraft </w:t>
            </w:r>
            <w:r w:rsidR="00306595" w:rsidRPr="008C508D">
              <w:rPr>
                <w:rFonts w:cs="Arial"/>
                <w:sz w:val="22"/>
                <w:szCs w:val="22"/>
              </w:rPr>
              <w:t>den SuS</w:t>
            </w:r>
            <w:r w:rsidR="00C67A71" w:rsidRPr="008C508D">
              <w:rPr>
                <w:rFonts w:cs="Arial"/>
                <w:sz w:val="22"/>
                <w:szCs w:val="22"/>
              </w:rPr>
              <w:t xml:space="preserve"> mittels de</w:t>
            </w:r>
            <w:r w:rsidR="00A00E4F">
              <w:rPr>
                <w:rFonts w:cs="Arial"/>
                <w:sz w:val="22"/>
                <w:szCs w:val="22"/>
              </w:rPr>
              <w:t>s Arbeitsblattes</w:t>
            </w:r>
            <w:r w:rsidR="00306595" w:rsidRPr="008C508D">
              <w:rPr>
                <w:rFonts w:cs="Arial"/>
                <w:sz w:val="22"/>
                <w:szCs w:val="22"/>
              </w:rPr>
              <w:t xml:space="preserve"> </w:t>
            </w:r>
            <w:r w:rsidR="009E5509" w:rsidRPr="008C508D">
              <w:rPr>
                <w:rFonts w:cs="Arial"/>
                <w:sz w:val="22"/>
                <w:szCs w:val="22"/>
              </w:rPr>
              <w:t>das weitere Vorgehen</w:t>
            </w:r>
            <w:r w:rsidR="00306595" w:rsidRPr="008C508D">
              <w:rPr>
                <w:rFonts w:cs="Arial"/>
                <w:sz w:val="22"/>
                <w:szCs w:val="22"/>
              </w:rPr>
              <w:t xml:space="preserve"> </w:t>
            </w:r>
            <w:r w:rsidR="00007A34" w:rsidRPr="008C508D">
              <w:rPr>
                <w:rFonts w:cs="Arial"/>
                <w:sz w:val="22"/>
                <w:szCs w:val="22"/>
              </w:rPr>
              <w:t>und die Vorgaben</w:t>
            </w:r>
            <w:r w:rsidR="00C67A71" w:rsidRPr="008C508D">
              <w:rPr>
                <w:rFonts w:cs="Arial"/>
                <w:sz w:val="22"/>
                <w:szCs w:val="22"/>
              </w:rPr>
              <w:t xml:space="preserve"> (vgl. Guidelines)</w:t>
            </w:r>
            <w:r w:rsidR="00007A34" w:rsidRPr="008C508D">
              <w:rPr>
                <w:rFonts w:cs="Arial"/>
                <w:sz w:val="22"/>
                <w:szCs w:val="22"/>
              </w:rPr>
              <w:t xml:space="preserve"> für die Erstellung e</w:t>
            </w:r>
            <w:r w:rsidR="009A2F43" w:rsidRPr="008C508D">
              <w:rPr>
                <w:rFonts w:cs="Arial"/>
                <w:sz w:val="22"/>
                <w:szCs w:val="22"/>
              </w:rPr>
              <w:t xml:space="preserve">iner fiktiven Story über Annie Moore und ihre Geschwister. </w:t>
            </w:r>
          </w:p>
          <w:p w14:paraId="5EC8C096" w14:textId="77777777" w:rsidR="009A2F43" w:rsidRPr="008C508D" w:rsidRDefault="009A2F43" w:rsidP="009E5509">
            <w:pPr>
              <w:rPr>
                <w:rFonts w:cs="Arial"/>
                <w:sz w:val="22"/>
                <w:szCs w:val="22"/>
              </w:rPr>
            </w:pPr>
          </w:p>
          <w:p w14:paraId="77D00332" w14:textId="4CBE5238" w:rsidR="00007A34" w:rsidRPr="008C508D" w:rsidRDefault="007D71D9" w:rsidP="009E5509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Dabei lesen SuS und</w:t>
            </w:r>
            <w:r w:rsidR="00622864">
              <w:rPr>
                <w:rFonts w:cs="Arial"/>
                <w:sz w:val="22"/>
                <w:szCs w:val="22"/>
              </w:rPr>
              <w:t xml:space="preserve"> die Lehrkraft</w:t>
            </w:r>
            <w:r w:rsidRPr="008C508D">
              <w:rPr>
                <w:rFonts w:cs="Arial"/>
                <w:sz w:val="22"/>
                <w:szCs w:val="22"/>
              </w:rPr>
              <w:t xml:space="preserve"> d</w:t>
            </w:r>
            <w:r w:rsidR="009A2F43" w:rsidRPr="008C508D">
              <w:rPr>
                <w:rFonts w:cs="Arial"/>
                <w:sz w:val="22"/>
                <w:szCs w:val="22"/>
              </w:rPr>
              <w:t xml:space="preserve">ie Arbeitsanweisungen </w:t>
            </w:r>
            <w:r w:rsidRPr="008C508D">
              <w:rPr>
                <w:rFonts w:cs="Arial"/>
                <w:sz w:val="22"/>
                <w:szCs w:val="22"/>
              </w:rPr>
              <w:t xml:space="preserve">gemeinsam </w:t>
            </w:r>
            <w:r w:rsidR="00D15C46" w:rsidRPr="008C508D">
              <w:rPr>
                <w:rFonts w:cs="Arial"/>
                <w:sz w:val="22"/>
                <w:szCs w:val="22"/>
              </w:rPr>
              <w:t>und besprechen die Planung sowie den Arbeitsauftrag.</w:t>
            </w:r>
          </w:p>
          <w:p w14:paraId="2E9B9179" w14:textId="2EBC8F88" w:rsidR="00306595" w:rsidRPr="008C508D" w:rsidRDefault="00306595" w:rsidP="00C67A71">
            <w:pPr>
              <w:rPr>
                <w:rFonts w:cs="Arial"/>
                <w:sz w:val="22"/>
                <w:szCs w:val="22"/>
              </w:rPr>
            </w:pPr>
          </w:p>
          <w:p w14:paraId="2E81BB8F" w14:textId="4632B606" w:rsidR="00306595" w:rsidRPr="008C508D" w:rsidRDefault="00306595" w:rsidP="009E5509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 xml:space="preserve">Ebenso weist die Lehrkraft die SuS darauf hin, dass eine Hilfestellung für die </w:t>
            </w:r>
            <w:r w:rsidR="008345BE" w:rsidRPr="008C508D">
              <w:rPr>
                <w:rFonts w:cs="Arial"/>
                <w:sz w:val="22"/>
                <w:szCs w:val="22"/>
              </w:rPr>
              <w:t xml:space="preserve">Erstellung </w:t>
            </w:r>
            <w:r w:rsidR="00106793" w:rsidRPr="008C508D">
              <w:rPr>
                <w:rFonts w:cs="Arial"/>
                <w:sz w:val="22"/>
                <w:szCs w:val="22"/>
              </w:rPr>
              <w:t>gegeben ist</w:t>
            </w:r>
            <w:r w:rsidR="00614ADC" w:rsidRPr="008C508D">
              <w:rPr>
                <w:rFonts w:cs="Arial"/>
                <w:sz w:val="22"/>
                <w:szCs w:val="22"/>
              </w:rPr>
              <w:t xml:space="preserve"> (Guidelines/Assessment Sheet)</w:t>
            </w:r>
          </w:p>
          <w:p w14:paraId="551E8DA7" w14:textId="77777777" w:rsidR="008345BE" w:rsidRPr="008C508D" w:rsidRDefault="008345BE" w:rsidP="009E5509">
            <w:pPr>
              <w:rPr>
                <w:rFonts w:cs="Arial"/>
                <w:sz w:val="22"/>
                <w:szCs w:val="22"/>
              </w:rPr>
            </w:pPr>
          </w:p>
          <w:p w14:paraId="00DE0CC2" w14:textId="50E5DCEC" w:rsidR="00B95F58" w:rsidRPr="008C508D" w:rsidRDefault="00306595" w:rsidP="0089277C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Außerdem klärt die Lehrkraft eventuell</w:t>
            </w:r>
            <w:r w:rsidR="007D71D9" w:rsidRPr="008C508D">
              <w:rPr>
                <w:rFonts w:cs="Arial"/>
                <w:sz w:val="22"/>
                <w:szCs w:val="22"/>
              </w:rPr>
              <w:t xml:space="preserve"> unbekannte </w:t>
            </w:r>
            <w:r w:rsidR="00C67A71" w:rsidRPr="008C508D">
              <w:rPr>
                <w:rFonts w:cs="Arial"/>
                <w:sz w:val="22"/>
                <w:szCs w:val="22"/>
              </w:rPr>
              <w:t>Vokabeln.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B83C" w14:textId="77777777" w:rsidR="0089277C" w:rsidRPr="008C508D" w:rsidRDefault="007D71D9" w:rsidP="00890945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Arbeitsblätter</w:t>
            </w:r>
          </w:p>
          <w:p w14:paraId="619C227A" w14:textId="3FDDF986" w:rsidR="00D04D4E" w:rsidRPr="008C508D" w:rsidRDefault="00D04D4E" w:rsidP="00890945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7E69" w14:textId="39F06179" w:rsidR="0089277C" w:rsidRPr="008C508D" w:rsidRDefault="00DD707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D15C46" w:rsidRPr="008C508D">
              <w:rPr>
                <w:rFonts w:cs="Arial"/>
                <w:sz w:val="22"/>
                <w:szCs w:val="22"/>
              </w:rPr>
              <w:t xml:space="preserve"> </w:t>
            </w:r>
            <w:r w:rsidR="008345BE" w:rsidRPr="008C508D">
              <w:rPr>
                <w:rFonts w:cs="Arial"/>
                <w:sz w:val="22"/>
                <w:szCs w:val="22"/>
              </w:rPr>
              <w:t>Min</w:t>
            </w:r>
          </w:p>
        </w:tc>
      </w:tr>
      <w:tr w:rsidR="00622864" w:rsidRPr="008C508D" w14:paraId="7A27F6F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C1AC" w14:textId="4E2EA00A" w:rsidR="00622864" w:rsidRPr="008C508D" w:rsidRDefault="00887D6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DBE77F9" wp14:editId="36A7D756">
                  <wp:extent cx="720090" cy="400050"/>
                  <wp:effectExtent l="0" t="0" r="381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00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CF4F" w14:textId="117565AC" w:rsidR="00622864" w:rsidRPr="008C508D" w:rsidRDefault="00622864" w:rsidP="009E550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sammeln anhand der </w:t>
            </w:r>
            <w:r w:rsidR="008B6775">
              <w:rPr>
                <w:rFonts w:cs="Arial"/>
                <w:sz w:val="22"/>
                <w:szCs w:val="22"/>
              </w:rPr>
              <w:t>Kriterien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BC556F">
              <w:rPr>
                <w:rFonts w:cs="Arial"/>
                <w:sz w:val="22"/>
                <w:szCs w:val="22"/>
              </w:rPr>
              <w:t>A</w:t>
            </w:r>
            <w:r>
              <w:rPr>
                <w:rFonts w:cs="Arial"/>
                <w:sz w:val="22"/>
                <w:szCs w:val="22"/>
              </w:rPr>
              <w:t xml:space="preserve"> verschiedene Ideen zum möglichen Verlauf der Geschichte.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E5C3A" w14:textId="77777777" w:rsidR="00622864" w:rsidRDefault="00622864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Arbeitsblätter </w:t>
            </w:r>
          </w:p>
          <w:p w14:paraId="7F67CBC8" w14:textId="750F2626" w:rsidR="00622864" w:rsidRPr="008C508D" w:rsidRDefault="00622864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BFCD" w14:textId="1BB31B72" w:rsidR="00622864" w:rsidRDefault="0062286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</w:t>
            </w:r>
          </w:p>
        </w:tc>
      </w:tr>
      <w:tr w:rsidR="00260973" w:rsidRPr="008C508D" w14:paraId="7F6D223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FD69" w14:textId="4F4E6776" w:rsidR="00EA0616" w:rsidRPr="008C508D" w:rsidRDefault="007D71D9" w:rsidP="00260E1B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DE3EFF7" wp14:editId="7C797EE4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E1313C" w14:textId="11D331A8" w:rsidR="0089277C" w:rsidRPr="008C508D" w:rsidRDefault="00887D6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E24A975" wp14:editId="0F7D3AD4">
                  <wp:extent cx="619125" cy="438150"/>
                  <wp:effectExtent l="0" t="0" r="952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273" cy="439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408FB1" w14:textId="77777777" w:rsidR="00EA0616" w:rsidRPr="008C508D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4AD55E87" w14:textId="242F8CCA" w:rsidR="00260973" w:rsidRPr="008C508D" w:rsidRDefault="0026097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8100" w14:textId="21E6F361" w:rsidR="000F79D5" w:rsidRPr="008C508D" w:rsidRDefault="008345BE" w:rsidP="007C088D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 w:rsidRPr="008C508D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8C508D">
              <w:rPr>
                <w:rFonts w:cs="Arial"/>
                <w:sz w:val="22"/>
                <w:szCs w:val="22"/>
              </w:rPr>
              <w:t xml:space="preserve"> erstellen </w:t>
            </w:r>
            <w:r w:rsidR="00E40F72" w:rsidRPr="008C508D">
              <w:rPr>
                <w:rFonts w:cs="Arial"/>
                <w:sz w:val="22"/>
                <w:szCs w:val="22"/>
              </w:rPr>
              <w:t>kollaborativ</w:t>
            </w:r>
            <w:r w:rsidR="005C5597" w:rsidRPr="008C508D">
              <w:rPr>
                <w:rFonts w:cs="Arial"/>
                <w:sz w:val="22"/>
                <w:szCs w:val="22"/>
              </w:rPr>
              <w:t xml:space="preserve"> in </w:t>
            </w:r>
            <w:r w:rsidR="00D15C46" w:rsidRPr="008C508D">
              <w:rPr>
                <w:rFonts w:cs="Arial"/>
                <w:sz w:val="22"/>
                <w:szCs w:val="22"/>
              </w:rPr>
              <w:t xml:space="preserve">Partnerarbeit oder </w:t>
            </w:r>
            <w:r w:rsidR="005C5597" w:rsidRPr="008C508D">
              <w:rPr>
                <w:rFonts w:cs="Arial"/>
                <w:sz w:val="22"/>
                <w:szCs w:val="22"/>
              </w:rPr>
              <w:t>Kleingruppen</w:t>
            </w:r>
            <w:r w:rsidR="00E40F72" w:rsidRPr="008C508D">
              <w:rPr>
                <w:rFonts w:cs="Arial"/>
                <w:sz w:val="22"/>
                <w:szCs w:val="22"/>
              </w:rPr>
              <w:t xml:space="preserve"> </w:t>
            </w:r>
            <w:r w:rsidRPr="008C508D">
              <w:rPr>
                <w:rFonts w:cs="Arial"/>
                <w:sz w:val="22"/>
                <w:szCs w:val="22"/>
              </w:rPr>
              <w:t xml:space="preserve">mit Hilfe von z.B. </w:t>
            </w:r>
            <w:proofErr w:type="spellStart"/>
            <w:r w:rsidR="00E40F72" w:rsidRPr="008C508D">
              <w:rPr>
                <w:rFonts w:cs="Arial"/>
                <w:sz w:val="22"/>
                <w:szCs w:val="22"/>
              </w:rPr>
              <w:t>Zumpad</w:t>
            </w:r>
            <w:proofErr w:type="spellEnd"/>
            <w:r w:rsidR="00E40F72" w:rsidRPr="008C508D">
              <w:rPr>
                <w:rFonts w:cs="Arial"/>
                <w:sz w:val="22"/>
                <w:szCs w:val="22"/>
              </w:rPr>
              <w:t xml:space="preserve"> oder </w:t>
            </w:r>
            <w:proofErr w:type="spellStart"/>
            <w:r w:rsidR="00E40F72" w:rsidRPr="008C508D">
              <w:rPr>
                <w:rFonts w:cs="Arial"/>
                <w:sz w:val="22"/>
                <w:szCs w:val="22"/>
              </w:rPr>
              <w:t>Etherpad</w:t>
            </w:r>
            <w:proofErr w:type="spellEnd"/>
            <w:r w:rsidRPr="008C508D">
              <w:rPr>
                <w:rFonts w:cs="Arial"/>
                <w:sz w:val="22"/>
                <w:szCs w:val="22"/>
              </w:rPr>
              <w:t xml:space="preserve"> ein</w:t>
            </w:r>
            <w:r w:rsidR="00E40F72" w:rsidRPr="008C508D">
              <w:rPr>
                <w:rFonts w:cs="Arial"/>
                <w:sz w:val="22"/>
                <w:szCs w:val="22"/>
              </w:rPr>
              <w:t>e</w:t>
            </w:r>
            <w:r w:rsidRPr="008C508D">
              <w:rPr>
                <w:rFonts w:cs="Arial"/>
                <w:sz w:val="22"/>
                <w:szCs w:val="22"/>
              </w:rPr>
              <w:t xml:space="preserve"> kriteriengeleitete </w:t>
            </w:r>
            <w:r w:rsidR="00E40F72" w:rsidRPr="008C508D">
              <w:rPr>
                <w:rFonts w:cs="Arial"/>
                <w:sz w:val="22"/>
                <w:szCs w:val="22"/>
              </w:rPr>
              <w:t>Story über d</w:t>
            </w:r>
            <w:r w:rsidR="005C5597" w:rsidRPr="008C508D">
              <w:rPr>
                <w:rFonts w:cs="Arial"/>
                <w:sz w:val="22"/>
                <w:szCs w:val="22"/>
              </w:rPr>
              <w:t>ie</w:t>
            </w:r>
            <w:r w:rsidR="00E40F72" w:rsidRPr="008C508D">
              <w:rPr>
                <w:rFonts w:cs="Arial"/>
                <w:sz w:val="22"/>
                <w:szCs w:val="22"/>
              </w:rPr>
              <w:t xml:space="preserve"> Geschwister Moore. </w:t>
            </w:r>
            <w:r w:rsidR="00D567C2" w:rsidRPr="008C508D">
              <w:rPr>
                <w:rFonts w:cs="Arial"/>
                <w:sz w:val="22"/>
                <w:szCs w:val="22"/>
              </w:rPr>
              <w:t>Währenddessen unterstützt die Lehrkraft die SuS bei möglichen Fragen</w:t>
            </w:r>
            <w:r w:rsidR="00E40F72" w:rsidRPr="008C508D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6728" w14:textId="77777777" w:rsidR="00260973" w:rsidRPr="008C508D" w:rsidRDefault="007D71D9" w:rsidP="000A6E0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Arbeitsblätter</w:t>
            </w:r>
          </w:p>
          <w:p w14:paraId="5B31856C" w14:textId="7A5FB442" w:rsidR="00D04D4E" w:rsidRDefault="00D04D4E" w:rsidP="000A6E0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Tablets</w:t>
            </w:r>
          </w:p>
          <w:p w14:paraId="449346FB" w14:textId="7FF31013" w:rsidR="00622864" w:rsidRPr="008C508D" w:rsidRDefault="00622864" w:rsidP="000A6E0E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Zumpad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o.ä.</w:t>
            </w:r>
          </w:p>
          <w:p w14:paraId="4787CE71" w14:textId="15D30347" w:rsidR="00D15C46" w:rsidRPr="008C508D" w:rsidRDefault="00D15C46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9F0A" w14:textId="52794721" w:rsidR="00260973" w:rsidRPr="008C508D" w:rsidRDefault="0062286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8345BE" w:rsidRPr="008C508D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B95F58" w:rsidRPr="008C508D" w14:paraId="6147320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E1DF" w14:textId="2B362246" w:rsidR="00B95F58" w:rsidRPr="008C508D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  <w:r w:rsidRPr="008C508D">
              <w:rPr>
                <w:rFonts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56CD9C70" wp14:editId="60FEB18A">
                  <wp:extent cx="466599" cy="48577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89" cy="4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7101" w14:textId="4BBF8504" w:rsidR="00AF5014" w:rsidRPr="008C508D" w:rsidRDefault="00622864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erläutert </w:t>
            </w:r>
            <w:r w:rsidR="00AF5014" w:rsidRPr="008C508D">
              <w:rPr>
                <w:rFonts w:cs="Arial"/>
                <w:sz w:val="22"/>
                <w:szCs w:val="22"/>
              </w:rPr>
              <w:t>den SuS das Assessment Sheet bzw. den Beobachtungsauftra</w:t>
            </w:r>
            <w:r w:rsidR="00023BD5" w:rsidRPr="008C508D">
              <w:rPr>
                <w:rFonts w:cs="Arial"/>
                <w:sz w:val="22"/>
                <w:szCs w:val="22"/>
              </w:rPr>
              <w:t>g</w:t>
            </w:r>
            <w:r w:rsidR="003D3B67" w:rsidRPr="008C508D">
              <w:rPr>
                <w:rFonts w:cs="Arial"/>
                <w:sz w:val="22"/>
                <w:szCs w:val="22"/>
              </w:rPr>
              <w:t xml:space="preserve"> und die Punktevergabe</w:t>
            </w:r>
            <w:r w:rsidR="00023BD5" w:rsidRPr="008C508D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Anschließend bittet sie die Gruppen, die jeweiligen Geschichten vorzustellen.</w:t>
            </w:r>
          </w:p>
          <w:p w14:paraId="1B6E00CE" w14:textId="0C9AB0EF" w:rsidR="002C78DC" w:rsidRPr="008C508D" w:rsidRDefault="002C78DC" w:rsidP="002F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3FB1" w14:textId="77777777" w:rsidR="00B95F58" w:rsidRPr="008C508D" w:rsidRDefault="007D71D9" w:rsidP="000A6E0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Arbeitsblätter</w:t>
            </w:r>
          </w:p>
          <w:p w14:paraId="415392C5" w14:textId="77777777" w:rsidR="002C78DC" w:rsidRPr="008C508D" w:rsidRDefault="002C78DC" w:rsidP="000A6E0E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Tablets</w:t>
            </w:r>
          </w:p>
          <w:p w14:paraId="66219BAD" w14:textId="19AC7B7E" w:rsidR="002C78DC" w:rsidRPr="008C508D" w:rsidRDefault="002C78DC" w:rsidP="000A6E0E">
            <w:pPr>
              <w:rPr>
                <w:rFonts w:cs="Arial"/>
                <w:sz w:val="22"/>
                <w:szCs w:val="22"/>
              </w:rPr>
            </w:pPr>
            <w:proofErr w:type="spellStart"/>
            <w:r w:rsidRPr="008C508D"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9A2B" w14:textId="06689040" w:rsidR="00B95F58" w:rsidRPr="008C508D" w:rsidRDefault="002C78DC" w:rsidP="00260E1B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2 Min</w:t>
            </w:r>
          </w:p>
          <w:p w14:paraId="5F83DB50" w14:textId="77777777" w:rsidR="0043315C" w:rsidRPr="008C508D" w:rsidRDefault="0043315C" w:rsidP="0043315C">
            <w:pPr>
              <w:rPr>
                <w:rFonts w:cs="Arial"/>
                <w:sz w:val="22"/>
                <w:szCs w:val="22"/>
              </w:rPr>
            </w:pPr>
          </w:p>
          <w:p w14:paraId="602C1535" w14:textId="77777777" w:rsidR="0043315C" w:rsidRPr="008C508D" w:rsidRDefault="0043315C" w:rsidP="0043315C">
            <w:pPr>
              <w:rPr>
                <w:rFonts w:cs="Arial"/>
                <w:sz w:val="22"/>
                <w:szCs w:val="22"/>
              </w:rPr>
            </w:pPr>
          </w:p>
          <w:p w14:paraId="325E2892" w14:textId="60816C7E" w:rsidR="0043315C" w:rsidRPr="008C508D" w:rsidRDefault="0043315C" w:rsidP="0043315C">
            <w:pPr>
              <w:rPr>
                <w:rFonts w:cs="Arial"/>
                <w:sz w:val="22"/>
                <w:szCs w:val="22"/>
              </w:rPr>
            </w:pPr>
          </w:p>
        </w:tc>
      </w:tr>
      <w:tr w:rsidR="0043315C" w:rsidRPr="008C508D" w14:paraId="2CF8C89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0E1D" w14:textId="7BD73977" w:rsidR="0043315C" w:rsidRPr="008C508D" w:rsidRDefault="00887D6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AC47C6D" wp14:editId="1B8AD86B">
                  <wp:extent cx="571500" cy="5715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438" cy="572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E46B" w14:textId="77777777" w:rsidR="0043315C" w:rsidRPr="008C508D" w:rsidRDefault="002C78DC" w:rsidP="002F1667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Die SuS stellen „ihre“ Story vor der Klasse vor. Nach jedem Vortrag füllen die SuS den Beobachtungauftrag aus und geben den Gruppen ein kriteriengeleitetes Feedback.</w:t>
            </w:r>
          </w:p>
          <w:p w14:paraId="4ABCD998" w14:textId="77777777" w:rsidR="003D3B67" w:rsidRPr="008C508D" w:rsidRDefault="003D3B67" w:rsidP="002F1667">
            <w:pPr>
              <w:rPr>
                <w:rFonts w:cs="Arial"/>
                <w:sz w:val="22"/>
                <w:szCs w:val="22"/>
              </w:rPr>
            </w:pPr>
          </w:p>
          <w:p w14:paraId="4E128438" w14:textId="3419C7AA" w:rsidR="003D3B67" w:rsidRPr="008C508D" w:rsidRDefault="003D3B67" w:rsidP="002F1667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Die Gesamtpunktzahl der Gruppen wird von der Lehrkraft notiert und diejenige Gruppe, die die meisten Punkte erhält, gewinnt.</w:t>
            </w:r>
          </w:p>
          <w:p w14:paraId="5C0D81D3" w14:textId="77777777" w:rsidR="003D3B67" w:rsidRPr="008C508D" w:rsidRDefault="003D3B67" w:rsidP="002F1667">
            <w:pPr>
              <w:rPr>
                <w:rFonts w:cs="Arial"/>
                <w:sz w:val="22"/>
                <w:szCs w:val="22"/>
              </w:rPr>
            </w:pPr>
          </w:p>
          <w:p w14:paraId="0E6176B7" w14:textId="2F7CD4D4" w:rsidR="003D3B67" w:rsidRPr="008C508D" w:rsidRDefault="003D3B67" w:rsidP="002F1667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Zum Ende werden/wird der/die Siegergruppen gekürt, die die meisten Punkte erreichen konnte</w:t>
            </w:r>
            <w:r w:rsidR="00622864">
              <w:rPr>
                <w:rFonts w:cs="Arial"/>
                <w:sz w:val="22"/>
                <w:szCs w:val="22"/>
              </w:rPr>
              <w:t>(n)</w:t>
            </w:r>
            <w:r w:rsidRPr="008C508D">
              <w:rPr>
                <w:rFonts w:cs="Arial"/>
                <w:sz w:val="22"/>
                <w:szCs w:val="22"/>
              </w:rPr>
              <w:t>.</w:t>
            </w:r>
          </w:p>
          <w:p w14:paraId="736B2BF9" w14:textId="37673B7A" w:rsidR="003D3B67" w:rsidRPr="008C508D" w:rsidRDefault="003D3B67" w:rsidP="002F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46BD" w14:textId="77777777" w:rsidR="0043315C" w:rsidRDefault="00887D66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Arbeitsblätter</w:t>
            </w:r>
          </w:p>
          <w:p w14:paraId="58C517C2" w14:textId="77777777" w:rsidR="00887D66" w:rsidRDefault="00887D66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  <w:p w14:paraId="7182ED8F" w14:textId="58DCFB56" w:rsidR="00887D66" w:rsidRPr="008C508D" w:rsidRDefault="00887D66" w:rsidP="000A6E0E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7BC3" w14:textId="122531FE" w:rsidR="0043315C" w:rsidRPr="008C508D" w:rsidRDefault="002C78DC" w:rsidP="00260E1B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2</w:t>
            </w:r>
            <w:r w:rsidR="003D3B67" w:rsidRPr="008C508D">
              <w:rPr>
                <w:rFonts w:cs="Arial"/>
                <w:sz w:val="22"/>
                <w:szCs w:val="22"/>
              </w:rPr>
              <w:t>5</w:t>
            </w:r>
            <w:r w:rsidRPr="008C508D">
              <w:rPr>
                <w:rFonts w:cs="Arial"/>
                <w:sz w:val="22"/>
                <w:szCs w:val="22"/>
              </w:rPr>
              <w:t xml:space="preserve"> </w:t>
            </w:r>
            <w:r w:rsidR="0043315C" w:rsidRPr="008C508D">
              <w:rPr>
                <w:rFonts w:cs="Arial"/>
                <w:sz w:val="22"/>
                <w:szCs w:val="22"/>
              </w:rPr>
              <w:t>Min</w:t>
            </w:r>
          </w:p>
        </w:tc>
      </w:tr>
      <w:tr w:rsidR="00AF5014" w:rsidRPr="008C508D" w14:paraId="7D4A896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B2D9" w14:textId="44271F2A" w:rsidR="00AF5014" w:rsidRPr="008C508D" w:rsidRDefault="002C78DC" w:rsidP="00260E1B">
            <w:pPr>
              <w:rPr>
                <w:rFonts w:cs="Arial"/>
                <w:noProof/>
                <w:sz w:val="22"/>
                <w:szCs w:val="22"/>
              </w:rPr>
            </w:pPr>
            <w:r w:rsidRPr="008C508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BE35D02" wp14:editId="13F1D9E3">
                  <wp:extent cx="529696" cy="495300"/>
                  <wp:effectExtent l="0" t="0" r="381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364" cy="49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0992" w14:textId="6AFC9C2F" w:rsidR="000A3D98" w:rsidRPr="008C508D" w:rsidRDefault="002C78DC" w:rsidP="002F1667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In einer abschließenden Diskussionsrunde im Plenum erfolgt eine Reflexion, z.B. „Was hat Euch beim Storytelling am besten gefallen?“, „Was lief gut, was könnte verbessert werden?“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9ED9" w14:textId="77777777" w:rsidR="00D04D4E" w:rsidRDefault="00887D66" w:rsidP="00D04D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  <w:p w14:paraId="5B02FE9A" w14:textId="6F9A845C" w:rsidR="00887D66" w:rsidRPr="008C508D" w:rsidRDefault="00887D66" w:rsidP="00D04D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Beamer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4E9C" w14:textId="234C1D6D" w:rsidR="002F1476" w:rsidRPr="008C508D" w:rsidRDefault="002C78DC" w:rsidP="002C78DC">
            <w:pPr>
              <w:rPr>
                <w:rFonts w:cs="Arial"/>
                <w:sz w:val="22"/>
                <w:szCs w:val="22"/>
              </w:rPr>
            </w:pPr>
            <w:r w:rsidRPr="008C508D">
              <w:rPr>
                <w:rFonts w:cs="Arial"/>
                <w:sz w:val="22"/>
                <w:szCs w:val="22"/>
              </w:rPr>
              <w:t>3 Min</w:t>
            </w:r>
          </w:p>
        </w:tc>
      </w:tr>
    </w:tbl>
    <w:p w14:paraId="03F2F40B" w14:textId="6B364360" w:rsidR="00897A86" w:rsidRPr="007C088D" w:rsidRDefault="00897A86" w:rsidP="00CC337A">
      <w:pPr>
        <w:spacing w:after="160" w:line="259" w:lineRule="auto"/>
      </w:pPr>
    </w:p>
    <w:p w14:paraId="5E7EB870" w14:textId="33E6C4AD" w:rsidR="007C088D" w:rsidRPr="007C088D" w:rsidRDefault="007C088D" w:rsidP="007C088D">
      <w:pPr>
        <w:rPr>
          <w:rFonts w:ascii="Times New Roman" w:hAnsi="Times New Roman"/>
        </w:rPr>
      </w:pPr>
    </w:p>
    <w:p w14:paraId="0CC49318" w14:textId="77777777" w:rsidR="007C088D" w:rsidRPr="008345BE" w:rsidRDefault="007C088D" w:rsidP="00CC337A">
      <w:pPr>
        <w:spacing w:after="160" w:line="259" w:lineRule="auto"/>
      </w:pPr>
    </w:p>
    <w:p w14:paraId="2D156EA2" w14:textId="77777777" w:rsidR="007C088D" w:rsidRPr="008345BE" w:rsidRDefault="007C088D" w:rsidP="00CC337A">
      <w:pPr>
        <w:spacing w:after="160" w:line="259" w:lineRule="auto"/>
      </w:pPr>
    </w:p>
    <w:p w14:paraId="3BE04F70" w14:textId="77777777" w:rsidR="007C088D" w:rsidRPr="008345BE" w:rsidRDefault="007C088D" w:rsidP="00CC337A">
      <w:pPr>
        <w:spacing w:after="160" w:line="259" w:lineRule="auto"/>
      </w:pPr>
    </w:p>
    <w:p w14:paraId="6756C540" w14:textId="77777777" w:rsidR="007C088D" w:rsidRPr="008345BE" w:rsidRDefault="007C088D" w:rsidP="00CC337A">
      <w:pPr>
        <w:spacing w:after="160" w:line="259" w:lineRule="auto"/>
      </w:pPr>
    </w:p>
    <w:p w14:paraId="641D6EC3" w14:textId="3655EA41" w:rsidR="00CC337A" w:rsidRDefault="00CC337A" w:rsidP="00CC337A">
      <w:pPr>
        <w:rPr>
          <w:lang w:val="en-US"/>
        </w:rPr>
      </w:pPr>
    </w:p>
    <w:p w14:paraId="19089D5A" w14:textId="77777777" w:rsidR="0043315C" w:rsidRPr="00CC337A" w:rsidRDefault="0043315C" w:rsidP="00CC337A">
      <w:pPr>
        <w:rPr>
          <w:rFonts w:ascii="Times New Roman" w:hAnsi="Times New Roman"/>
        </w:rPr>
      </w:pPr>
    </w:p>
    <w:p w14:paraId="34542361" w14:textId="54C2DE5F" w:rsidR="00CC337A" w:rsidRDefault="00CC337A" w:rsidP="00CC337A">
      <w:pPr>
        <w:spacing w:after="160" w:line="259" w:lineRule="auto"/>
        <w:rPr>
          <w:lang w:val="en-US"/>
        </w:rPr>
      </w:pPr>
    </w:p>
    <w:p w14:paraId="52D9BF92" w14:textId="069734CF" w:rsidR="00CC337A" w:rsidRDefault="00CC337A" w:rsidP="00CC337A">
      <w:pPr>
        <w:spacing w:after="160" w:line="259" w:lineRule="auto"/>
        <w:rPr>
          <w:lang w:val="en-US"/>
        </w:rPr>
      </w:pPr>
    </w:p>
    <w:p w14:paraId="0D337BE0" w14:textId="77777777" w:rsidR="00A4610F" w:rsidRPr="00A4610F" w:rsidRDefault="00A4610F" w:rsidP="00A4610F">
      <w:pPr>
        <w:spacing w:after="160" w:line="259" w:lineRule="auto"/>
        <w:rPr>
          <w:b/>
          <w:bCs/>
          <w:u w:val="single"/>
          <w:lang w:val="en-US"/>
        </w:rPr>
      </w:pPr>
    </w:p>
    <w:p w14:paraId="585BA975" w14:textId="77777777" w:rsidR="00800F77" w:rsidRPr="00BC085C" w:rsidRDefault="00800F77" w:rsidP="004038F3">
      <w:pPr>
        <w:pStyle w:val="Listenabsatz"/>
        <w:spacing w:after="160" w:line="259" w:lineRule="auto"/>
        <w:rPr>
          <w:b/>
          <w:bCs/>
          <w:u w:val="single"/>
          <w:lang w:val="en-US"/>
        </w:rPr>
      </w:pPr>
    </w:p>
    <w:sectPr w:rsidR="00800F77" w:rsidRPr="00BC085C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BF160" w14:textId="77777777" w:rsidR="006B03AE" w:rsidRDefault="006B03AE" w:rsidP="001676EC">
      <w:r>
        <w:separator/>
      </w:r>
    </w:p>
  </w:endnote>
  <w:endnote w:type="continuationSeparator" w:id="0">
    <w:p w14:paraId="055B8AA8" w14:textId="77777777" w:rsidR="006B03AE" w:rsidRDefault="006B03A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1AB02" w14:textId="77777777" w:rsidR="00D26C0D" w:rsidRDefault="00D26C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216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5DFD0D0" wp14:editId="365A8EC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EF3108" w14:textId="4719FA6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84437" w:rsidRPr="00B8443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DFD0D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QVbgMAACE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gJFFJrBe8gz6LHlZLE8U+7YDGzoBCfZ3hijekwQ1NMT3YYF/6xbzNnQ&#10;Gn5V5KNaTyWOgyC7sbE806sB8F5wv0WhnXBwl7Wiy+lyih8Ex7L/mVyfFN2T2tz5z8D4mdsLdO2O&#10;+yOQg3IIEidGhbsZ3iVg0CjzjZIe7mVoOl8PzHBK2jcSRLWK0xQvcj9JZ4sEJubcsj+3MFlAqJwW&#10;zlASJmsXrv+DNtjKxi4pFfboSvg+9ohraLy+8vwFAvewL9jhnQEv+vO59398s7n+G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eCp0FW4DAAAh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FEF3108" w14:textId="4719FA6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84437" w:rsidRPr="00B8443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256D78" wp14:editId="75E57F5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0540CC6" wp14:editId="337AB05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CAE999" wp14:editId="777050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05EF0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EB0276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AE99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005EF0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EB0276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68DA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694D11" wp14:editId="78BE45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8FBA40" w14:textId="61D8671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84437" w:rsidRPr="00B8443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694D11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F8FBA40" w14:textId="61D8671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84437" w:rsidRPr="00B8443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678DA5B" wp14:editId="555DA46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791156" wp14:editId="339AC4C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01D070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4A47D1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79115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C&#10;f2F6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701D070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4A47D1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7B79B4" wp14:editId="42F8DAD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32C0" w14:textId="77777777" w:rsidR="006B03AE" w:rsidRDefault="006B03AE" w:rsidP="001676EC">
      <w:r>
        <w:separator/>
      </w:r>
    </w:p>
  </w:footnote>
  <w:footnote w:type="continuationSeparator" w:id="0">
    <w:p w14:paraId="294D1A4D" w14:textId="77777777" w:rsidR="006B03AE" w:rsidRDefault="006B03A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2C2C" w14:textId="77777777" w:rsidR="00D26C0D" w:rsidRDefault="00D26C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5E36" w14:paraId="7B6DE5C9" w14:textId="77777777" w:rsidTr="00C30833">
      <w:trPr>
        <w:trHeight w:val="300"/>
      </w:trPr>
      <w:tc>
        <w:tcPr>
          <w:tcW w:w="1425" w:type="dxa"/>
        </w:tcPr>
        <w:p w14:paraId="136099B1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BF4DA76" w14:textId="122BC2F5" w:rsidR="001676EC" w:rsidRPr="0023591C" w:rsidRDefault="00C04C6E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ascii="Verdana" w:hAnsi="Verdana" w:cs="Arial"/>
              <w:color w:val="FFFFFF" w:themeColor="background1"/>
              <w:sz w:val="20"/>
              <w:lang w:val="en-GB"/>
            </w:rPr>
            <w:t>Storytelling</w:t>
          </w:r>
          <w:del w:id="0" w:author="Humphreys, Annely" w:date="2021-06-28T11:50:00Z">
            <w:r w:rsidDel="00D26C0D">
              <w:rPr>
                <w:rFonts w:ascii="Verdana" w:hAnsi="Verdana" w:cs="Arial"/>
                <w:color w:val="FFFFFF" w:themeColor="background1"/>
                <w:sz w:val="20"/>
                <w:lang w:val="en-GB"/>
              </w:rPr>
              <w:delText xml:space="preserve"> </w:delText>
            </w:r>
          </w:del>
          <w:r>
            <w:rPr>
              <w:rFonts w:ascii="Verdana" w:hAnsi="Verdana" w:cs="Arial"/>
              <w:color w:val="FFFFFF" w:themeColor="background1"/>
              <w:sz w:val="20"/>
              <w:lang w:val="en-GB"/>
            </w:rPr>
            <w:t>/</w:t>
          </w:r>
          <w:del w:id="1" w:author="Humphreys, Annely" w:date="2021-06-28T11:51:00Z">
            <w:r w:rsidDel="00D26C0D">
              <w:rPr>
                <w:rFonts w:ascii="Verdana" w:hAnsi="Verdana" w:cs="Arial"/>
                <w:color w:val="FFFFFF" w:themeColor="background1"/>
                <w:sz w:val="20"/>
                <w:lang w:val="en-GB"/>
              </w:rPr>
              <w:delText xml:space="preserve"> </w:delText>
            </w:r>
          </w:del>
          <w:r>
            <w:rPr>
              <w:rFonts w:ascii="Verdana" w:hAnsi="Verdana" w:cs="Arial"/>
              <w:color w:val="FFFFFF" w:themeColor="background1"/>
              <w:sz w:val="20"/>
              <w:lang w:val="en-GB"/>
            </w:rPr>
            <w:t>Emigration</w:t>
          </w:r>
        </w:p>
      </w:tc>
    </w:tr>
  </w:tbl>
  <w:p w14:paraId="4215593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0626262" wp14:editId="496514E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00B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ABDADCB" wp14:editId="49C10F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4F49EB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5E36" w14:paraId="7A8EB4EE" w14:textId="77777777" w:rsidTr="00C30833">
      <w:trPr>
        <w:trHeight w:val="300"/>
      </w:trPr>
      <w:tc>
        <w:tcPr>
          <w:tcW w:w="1537" w:type="dxa"/>
        </w:tcPr>
        <w:p w14:paraId="04D38342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15F2802" w14:textId="29C4D00F" w:rsidR="001676EC" w:rsidRPr="00306595" w:rsidRDefault="005C2794" w:rsidP="0023591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</w:rPr>
            <w:t>Storytelling/Emigration</w:t>
          </w:r>
          <w:r w:rsidR="0089277C" w:rsidRPr="00306595">
            <w:rPr>
              <w:rFonts w:cs="Arial"/>
              <w:color w:val="FFFFFF" w:themeColor="background1"/>
            </w:rPr>
            <w:t xml:space="preserve"> </w:t>
          </w:r>
        </w:p>
      </w:tc>
    </w:tr>
    <w:tr w:rsidR="001676EC" w:rsidRPr="008D002F" w14:paraId="79346D89" w14:textId="77777777" w:rsidTr="00C30833">
      <w:trPr>
        <w:trHeight w:val="300"/>
      </w:trPr>
      <w:tc>
        <w:tcPr>
          <w:tcW w:w="1537" w:type="dxa"/>
        </w:tcPr>
        <w:p w14:paraId="4FC0175B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74CD281" w14:textId="60CEF5D4" w:rsidR="001676EC" w:rsidRPr="00E457ED" w:rsidRDefault="009E5509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Northern Ireland</w:t>
          </w:r>
        </w:p>
      </w:tc>
    </w:tr>
  </w:tbl>
  <w:p w14:paraId="6B5B165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4293"/>
    <w:multiLevelType w:val="hybridMultilevel"/>
    <w:tmpl w:val="0FFEE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541"/>
    <w:multiLevelType w:val="hybridMultilevel"/>
    <w:tmpl w:val="1FA2F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17EE4"/>
    <w:multiLevelType w:val="hybridMultilevel"/>
    <w:tmpl w:val="72D856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6469C"/>
    <w:multiLevelType w:val="hybridMultilevel"/>
    <w:tmpl w:val="0596C88E"/>
    <w:lvl w:ilvl="0" w:tplc="E4D692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D68AB"/>
    <w:multiLevelType w:val="hybridMultilevel"/>
    <w:tmpl w:val="26B45072"/>
    <w:lvl w:ilvl="0" w:tplc="0F7AFF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925DB"/>
    <w:multiLevelType w:val="multilevel"/>
    <w:tmpl w:val="E154E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043D7F"/>
    <w:multiLevelType w:val="multilevel"/>
    <w:tmpl w:val="C97A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6F61F94"/>
    <w:multiLevelType w:val="multilevel"/>
    <w:tmpl w:val="307C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3B2E17"/>
    <w:multiLevelType w:val="hybridMultilevel"/>
    <w:tmpl w:val="48067210"/>
    <w:lvl w:ilvl="0" w:tplc="6C06A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mphreys, Annely">
    <w15:presenceInfo w15:providerId="None" w15:userId="Humphreys, Anne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07A34"/>
    <w:rsid w:val="000177F1"/>
    <w:rsid w:val="00023BD5"/>
    <w:rsid w:val="00027CC7"/>
    <w:rsid w:val="00077850"/>
    <w:rsid w:val="00077EC8"/>
    <w:rsid w:val="00097918"/>
    <w:rsid w:val="000A3D98"/>
    <w:rsid w:val="000A6E0E"/>
    <w:rsid w:val="000C1165"/>
    <w:rsid w:val="000C3EA5"/>
    <w:rsid w:val="000F75EA"/>
    <w:rsid w:val="000F79D5"/>
    <w:rsid w:val="00106793"/>
    <w:rsid w:val="00145D69"/>
    <w:rsid w:val="001676EC"/>
    <w:rsid w:val="0019701E"/>
    <w:rsid w:val="001C5F5E"/>
    <w:rsid w:val="001F4973"/>
    <w:rsid w:val="0023591C"/>
    <w:rsid w:val="0023715F"/>
    <w:rsid w:val="002444B1"/>
    <w:rsid w:val="00260973"/>
    <w:rsid w:val="00260E1B"/>
    <w:rsid w:val="00281FEF"/>
    <w:rsid w:val="00290E20"/>
    <w:rsid w:val="002B4488"/>
    <w:rsid w:val="002C78DC"/>
    <w:rsid w:val="002E3BE5"/>
    <w:rsid w:val="002F1476"/>
    <w:rsid w:val="002F1667"/>
    <w:rsid w:val="00306595"/>
    <w:rsid w:val="00366468"/>
    <w:rsid w:val="003D3B67"/>
    <w:rsid w:val="003D69F2"/>
    <w:rsid w:val="004038F3"/>
    <w:rsid w:val="00413BDA"/>
    <w:rsid w:val="0043315C"/>
    <w:rsid w:val="00433754"/>
    <w:rsid w:val="004C5235"/>
    <w:rsid w:val="004E6160"/>
    <w:rsid w:val="005023A5"/>
    <w:rsid w:val="00551808"/>
    <w:rsid w:val="00584D22"/>
    <w:rsid w:val="00586790"/>
    <w:rsid w:val="005C09DF"/>
    <w:rsid w:val="005C2794"/>
    <w:rsid w:val="005C5597"/>
    <w:rsid w:val="005F56A1"/>
    <w:rsid w:val="00604C59"/>
    <w:rsid w:val="00614ADC"/>
    <w:rsid w:val="00622864"/>
    <w:rsid w:val="0065265C"/>
    <w:rsid w:val="00657F36"/>
    <w:rsid w:val="00671265"/>
    <w:rsid w:val="006B03AE"/>
    <w:rsid w:val="006B3D67"/>
    <w:rsid w:val="006D5DC1"/>
    <w:rsid w:val="006F108B"/>
    <w:rsid w:val="0070483A"/>
    <w:rsid w:val="00707422"/>
    <w:rsid w:val="007B1042"/>
    <w:rsid w:val="007B5D89"/>
    <w:rsid w:val="007B6608"/>
    <w:rsid w:val="007C088D"/>
    <w:rsid w:val="007D71D9"/>
    <w:rsid w:val="00800AA2"/>
    <w:rsid w:val="00800F77"/>
    <w:rsid w:val="00827355"/>
    <w:rsid w:val="008345BE"/>
    <w:rsid w:val="0084390E"/>
    <w:rsid w:val="00845EC9"/>
    <w:rsid w:val="00886C96"/>
    <w:rsid w:val="00887D66"/>
    <w:rsid w:val="00890945"/>
    <w:rsid w:val="0089277C"/>
    <w:rsid w:val="00897A86"/>
    <w:rsid w:val="008A1A56"/>
    <w:rsid w:val="008B6775"/>
    <w:rsid w:val="008C508D"/>
    <w:rsid w:val="008D002F"/>
    <w:rsid w:val="008E6675"/>
    <w:rsid w:val="008F2506"/>
    <w:rsid w:val="00902B60"/>
    <w:rsid w:val="00962763"/>
    <w:rsid w:val="00984C04"/>
    <w:rsid w:val="009A2F43"/>
    <w:rsid w:val="009D4643"/>
    <w:rsid w:val="009E1359"/>
    <w:rsid w:val="009E5509"/>
    <w:rsid w:val="00A00E4F"/>
    <w:rsid w:val="00A21A3E"/>
    <w:rsid w:val="00A3727F"/>
    <w:rsid w:val="00A4610F"/>
    <w:rsid w:val="00A51E15"/>
    <w:rsid w:val="00A66171"/>
    <w:rsid w:val="00AA3587"/>
    <w:rsid w:val="00AA678F"/>
    <w:rsid w:val="00AF2F4C"/>
    <w:rsid w:val="00AF5014"/>
    <w:rsid w:val="00B0455F"/>
    <w:rsid w:val="00B106EB"/>
    <w:rsid w:val="00B47DE7"/>
    <w:rsid w:val="00B84437"/>
    <w:rsid w:val="00B95F58"/>
    <w:rsid w:val="00BC085C"/>
    <w:rsid w:val="00BC556F"/>
    <w:rsid w:val="00BE14DA"/>
    <w:rsid w:val="00C04C6E"/>
    <w:rsid w:val="00C10209"/>
    <w:rsid w:val="00C30833"/>
    <w:rsid w:val="00C53BDC"/>
    <w:rsid w:val="00C556DA"/>
    <w:rsid w:val="00C67A71"/>
    <w:rsid w:val="00C82570"/>
    <w:rsid w:val="00CC337A"/>
    <w:rsid w:val="00D0162B"/>
    <w:rsid w:val="00D04D4E"/>
    <w:rsid w:val="00D15C46"/>
    <w:rsid w:val="00D26C0D"/>
    <w:rsid w:val="00D567C2"/>
    <w:rsid w:val="00D96221"/>
    <w:rsid w:val="00DC3770"/>
    <w:rsid w:val="00DD7072"/>
    <w:rsid w:val="00DE4A88"/>
    <w:rsid w:val="00DF5E36"/>
    <w:rsid w:val="00E11305"/>
    <w:rsid w:val="00E20CA9"/>
    <w:rsid w:val="00E31626"/>
    <w:rsid w:val="00E37D8F"/>
    <w:rsid w:val="00E40F72"/>
    <w:rsid w:val="00E457ED"/>
    <w:rsid w:val="00EA0616"/>
    <w:rsid w:val="00EB4A7D"/>
    <w:rsid w:val="00EC1580"/>
    <w:rsid w:val="00ED71AE"/>
    <w:rsid w:val="00ED7DC2"/>
    <w:rsid w:val="00F06D8F"/>
    <w:rsid w:val="00F47EBA"/>
    <w:rsid w:val="00F90FB2"/>
    <w:rsid w:val="00FB4371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0372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A4610F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21A3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1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1A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1A3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1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1A3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F56A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610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A4610F"/>
  </w:style>
  <w:style w:type="paragraph" w:styleId="StandardWeb">
    <w:name w:val="Normal (Web)"/>
    <w:basedOn w:val="Standard"/>
    <w:uiPriority w:val="99"/>
    <w:semiHidden/>
    <w:unhideWhenUsed/>
    <w:rsid w:val="00A4610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6</cp:revision>
  <dcterms:created xsi:type="dcterms:W3CDTF">2021-04-17T09:38:00Z</dcterms:created>
  <dcterms:modified xsi:type="dcterms:W3CDTF">2021-06-28T09:51:00Z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